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09F9F95F" w14:textId="057D8A66" w:rsidR="005C34B1" w:rsidRPr="0025035A" w:rsidRDefault="00344B92" w:rsidP="00273D32">
                            <w:pPr>
                              <w:pStyle w:val="NoSpacing"/>
                              <w:jc w:val="center"/>
                              <w:rPr>
                                <w:rFonts w:cs="Calibri"/>
                                <w:sz w:val="20"/>
                                <w:szCs w:val="20"/>
                              </w:rPr>
                            </w:pPr>
                            <w:r>
                              <w:rPr>
                                <w:rFonts w:cs="Calibri"/>
                                <w:sz w:val="20"/>
                                <w:szCs w:val="20"/>
                              </w:rPr>
                              <w:t>Teresa Deaton-Reese</w:t>
                            </w:r>
                          </w:p>
                          <w:p w14:paraId="27E1DFB3" w14:textId="38EDED0F" w:rsidR="001A72E0" w:rsidRPr="0025035A" w:rsidRDefault="002604D9" w:rsidP="00CE64DC">
                            <w:pPr>
                              <w:pStyle w:val="NoSpacing"/>
                              <w:jc w:val="center"/>
                              <w:rPr>
                                <w:rFonts w:cs="Calibri"/>
                                <w:sz w:val="20"/>
                                <w:szCs w:val="20"/>
                              </w:rPr>
                            </w:pPr>
                            <w:hyperlink r:id="rId8" w:history="1">
                              <w:r w:rsidR="00866A66" w:rsidRPr="004A102A">
                                <w:rPr>
                                  <w:rStyle w:val="Hyperlink"/>
                                  <w:rFonts w:cs="Calibri"/>
                                  <w:sz w:val="20"/>
                                  <w:szCs w:val="20"/>
                                </w:rPr>
                                <w:t>tdeaton@idoa.in.gov</w:t>
                              </w:r>
                            </w:hyperlink>
                            <w:r w:rsidR="00866A66">
                              <w:rPr>
                                <w:rFonts w:cs="Calibri"/>
                                <w:sz w:val="20"/>
                                <w:szCs w:val="20"/>
                              </w:rPr>
                              <w:t xml:space="preserve"> </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09F9F95F" w14:textId="057D8A66" w:rsidR="005C34B1" w:rsidRPr="0025035A" w:rsidRDefault="00344B92" w:rsidP="00273D32">
                      <w:pPr>
                        <w:pStyle w:val="NoSpacing"/>
                        <w:jc w:val="center"/>
                        <w:rPr>
                          <w:rFonts w:cs="Calibri"/>
                          <w:sz w:val="20"/>
                          <w:szCs w:val="20"/>
                        </w:rPr>
                      </w:pPr>
                      <w:r>
                        <w:rPr>
                          <w:rFonts w:cs="Calibri"/>
                          <w:sz w:val="20"/>
                          <w:szCs w:val="20"/>
                        </w:rPr>
                        <w:t>Teresa Deaton-Reese</w:t>
                      </w:r>
                    </w:p>
                    <w:p w14:paraId="27E1DFB3" w14:textId="38EDED0F" w:rsidR="001A72E0" w:rsidRPr="0025035A" w:rsidRDefault="00001880" w:rsidP="00CE64DC">
                      <w:pPr>
                        <w:pStyle w:val="NoSpacing"/>
                        <w:jc w:val="center"/>
                        <w:rPr>
                          <w:rFonts w:cs="Calibri"/>
                          <w:sz w:val="20"/>
                          <w:szCs w:val="20"/>
                        </w:rPr>
                      </w:pPr>
                      <w:hyperlink r:id="rId9" w:history="1">
                        <w:r w:rsidR="00866A66" w:rsidRPr="004A102A">
                          <w:rPr>
                            <w:rStyle w:val="Hyperlink"/>
                            <w:rFonts w:cs="Calibri"/>
                            <w:sz w:val="20"/>
                            <w:szCs w:val="20"/>
                          </w:rPr>
                          <w:t>tdeaton@idoa.in.gov</w:t>
                        </w:r>
                      </w:hyperlink>
                      <w:r w:rsidR="00866A66">
                        <w:rPr>
                          <w:rFonts w:cs="Calibri"/>
                          <w:sz w:val="20"/>
                          <w:szCs w:val="20"/>
                        </w:rPr>
                        <w:t xml:space="preserve"> </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72028431" w14:textId="48F8BF26" w:rsidR="003D1E61" w:rsidRPr="0025035A" w:rsidRDefault="00861975" w:rsidP="00FE385D">
      <w:pPr>
        <w:pStyle w:val="NoSpacing"/>
        <w:jc w:val="center"/>
        <w:rPr>
          <w:rFonts w:asciiTheme="minorHAnsi" w:hAnsiTheme="minorHAnsi" w:cstheme="minorHAnsi"/>
          <w:b/>
          <w:bCs/>
          <w:sz w:val="24"/>
          <w:szCs w:val="24"/>
        </w:rPr>
      </w:pPr>
      <w:r w:rsidRPr="0025035A">
        <w:rPr>
          <w:rFonts w:asciiTheme="minorHAnsi" w:hAnsiTheme="minorHAnsi" w:cstheme="minorHAnsi"/>
          <w:b/>
          <w:bCs/>
          <w:sz w:val="24"/>
          <w:szCs w:val="24"/>
        </w:rPr>
        <w:t>RF</w:t>
      </w:r>
      <w:r w:rsidR="00965C4A" w:rsidRPr="0025035A">
        <w:rPr>
          <w:rFonts w:asciiTheme="minorHAnsi" w:hAnsiTheme="minorHAnsi" w:cstheme="minorHAnsi"/>
          <w:b/>
          <w:bCs/>
          <w:sz w:val="24"/>
          <w:szCs w:val="24"/>
        </w:rPr>
        <w:t>P 23-7</w:t>
      </w:r>
      <w:r w:rsidR="00385206">
        <w:rPr>
          <w:rFonts w:asciiTheme="minorHAnsi" w:hAnsiTheme="minorHAnsi" w:cstheme="minorHAnsi"/>
          <w:b/>
          <w:bCs/>
          <w:sz w:val="24"/>
          <w:szCs w:val="24"/>
        </w:rPr>
        <w:t>4</w:t>
      </w:r>
      <w:r w:rsidR="00866A66">
        <w:rPr>
          <w:rFonts w:asciiTheme="minorHAnsi" w:hAnsiTheme="minorHAnsi" w:cstheme="minorHAnsi"/>
          <w:b/>
          <w:bCs/>
          <w:sz w:val="24"/>
          <w:szCs w:val="24"/>
        </w:rPr>
        <w:t>802</w:t>
      </w:r>
    </w:p>
    <w:p w14:paraId="04BAEB41" w14:textId="77777777" w:rsidR="00CD7D91" w:rsidRDefault="005C34B1" w:rsidP="00344B92">
      <w:pPr>
        <w:pStyle w:val="NoSpacing"/>
        <w:jc w:val="center"/>
        <w:rPr>
          <w:ins w:id="0" w:author="Deaton, Teresa" w:date="2023-03-16T11:30:00Z"/>
          <w:rFonts w:asciiTheme="minorHAnsi" w:hAnsiTheme="minorHAnsi" w:cstheme="minorHAnsi"/>
          <w:sz w:val="24"/>
          <w:szCs w:val="24"/>
        </w:rPr>
      </w:pPr>
      <w:r w:rsidRPr="0025035A">
        <w:rPr>
          <w:rFonts w:asciiTheme="minorHAnsi" w:hAnsiTheme="minorHAnsi" w:cstheme="minorHAnsi"/>
          <w:sz w:val="24"/>
          <w:szCs w:val="24"/>
        </w:rPr>
        <w:t xml:space="preserve">    </w:t>
      </w:r>
      <w:r w:rsidR="00C9482E" w:rsidRPr="0025035A">
        <w:rPr>
          <w:rFonts w:asciiTheme="minorHAnsi" w:hAnsiTheme="minorHAnsi" w:cstheme="minorHAnsi"/>
          <w:sz w:val="24"/>
          <w:szCs w:val="24"/>
        </w:rPr>
        <w:t xml:space="preserve">  </w:t>
      </w:r>
      <w:ins w:id="1" w:author="Deaton, Teresa" w:date="2023-03-16T11:30:00Z">
        <w:r w:rsidR="00CD7D91">
          <w:rPr>
            <w:rFonts w:asciiTheme="minorHAnsi" w:hAnsiTheme="minorHAnsi" w:cstheme="minorHAnsi"/>
            <w:sz w:val="24"/>
            <w:szCs w:val="24"/>
          </w:rPr>
          <w:t>Juvenile Food Service</w:t>
        </w:r>
      </w:ins>
    </w:p>
    <w:p w14:paraId="0F549549" w14:textId="3FA3A9EE" w:rsidR="00344B92" w:rsidRDefault="00344B92" w:rsidP="00344B92">
      <w:pPr>
        <w:pStyle w:val="NoSpacing"/>
        <w:jc w:val="center"/>
        <w:rPr>
          <w:rFonts w:asciiTheme="minorHAnsi" w:hAnsiTheme="minorHAnsi" w:cstheme="minorHAnsi"/>
          <w:sz w:val="24"/>
          <w:szCs w:val="24"/>
        </w:rPr>
      </w:pPr>
      <w:del w:id="2" w:author="Deaton, Teresa" w:date="2023-03-16T11:30:00Z">
        <w:r w:rsidDel="00CD7D91">
          <w:rPr>
            <w:rFonts w:asciiTheme="minorHAnsi" w:hAnsiTheme="minorHAnsi" w:cstheme="minorHAnsi"/>
            <w:sz w:val="24"/>
            <w:szCs w:val="24"/>
          </w:rPr>
          <w:delText>Pharmacy Management Services</w:delText>
        </w:r>
      </w:del>
    </w:p>
    <w:p w14:paraId="12403A4D" w14:textId="77777777" w:rsidR="00344B92" w:rsidRDefault="00344B92" w:rsidP="00344B92">
      <w:pPr>
        <w:pStyle w:val="NoSpacing"/>
        <w:jc w:val="center"/>
        <w:rPr>
          <w:rFonts w:asciiTheme="minorHAnsi" w:hAnsiTheme="minorHAnsi" w:cstheme="minorHAnsi"/>
          <w:sz w:val="24"/>
          <w:szCs w:val="24"/>
        </w:rPr>
      </w:pPr>
    </w:p>
    <w:p w14:paraId="3AEFBFD3" w14:textId="4FFF01E4" w:rsidR="00FA711F" w:rsidRPr="001A72E0" w:rsidRDefault="009D43FC" w:rsidP="00CD44EC">
      <w:pPr>
        <w:pStyle w:val="NoSpacing"/>
        <w:jc w:val="center"/>
        <w:rPr>
          <w:rFonts w:asciiTheme="minorHAnsi" w:hAnsiTheme="minorHAnsi" w:cstheme="minorHAnsi"/>
          <w:sz w:val="24"/>
          <w:szCs w:val="24"/>
        </w:rPr>
      </w:pPr>
      <w:r>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66BDC0EF" w:rsidR="00FA711F" w:rsidRPr="0025035A" w:rsidRDefault="00385206" w:rsidP="00CD44EC">
      <w:pPr>
        <w:pStyle w:val="NoSpacing"/>
        <w:jc w:val="center"/>
        <w:rPr>
          <w:rFonts w:asciiTheme="minorHAnsi" w:hAnsiTheme="minorHAnsi" w:cstheme="minorHAnsi"/>
          <w:b/>
          <w:sz w:val="24"/>
          <w:szCs w:val="24"/>
        </w:rPr>
      </w:pPr>
      <w:r>
        <w:rPr>
          <w:rFonts w:asciiTheme="minorHAnsi" w:hAnsiTheme="minorHAnsi" w:cstheme="minorHAnsi"/>
          <w:b/>
          <w:sz w:val="24"/>
          <w:szCs w:val="24"/>
        </w:rPr>
        <w:t xml:space="preserve">April </w:t>
      </w:r>
      <w:r w:rsidR="00866A66">
        <w:rPr>
          <w:rFonts w:asciiTheme="minorHAnsi" w:hAnsiTheme="minorHAnsi" w:cstheme="minorHAnsi"/>
          <w:b/>
          <w:sz w:val="24"/>
          <w:szCs w:val="24"/>
        </w:rPr>
        <w:t>14</w:t>
      </w:r>
      <w:r w:rsidR="00344B92">
        <w:rPr>
          <w:rFonts w:asciiTheme="minorHAnsi" w:hAnsiTheme="minorHAnsi" w:cstheme="minorHAnsi"/>
          <w:b/>
          <w:sz w:val="24"/>
          <w:szCs w:val="24"/>
        </w:rPr>
        <w:t>, 2023 by</w:t>
      </w:r>
      <w:r w:rsidR="00B93390" w:rsidRPr="0025035A">
        <w:rPr>
          <w:rFonts w:asciiTheme="minorHAnsi" w:hAnsiTheme="minorHAnsi" w:cstheme="minorHAnsi"/>
          <w:b/>
          <w:sz w:val="24"/>
          <w:szCs w:val="24"/>
        </w:rPr>
        <w:t xml:space="preserve"> 3:00 PM ET</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2604D9" w:rsidP="001A72E0">
      <w:pPr>
        <w:pStyle w:val="NoSpacing"/>
        <w:rPr>
          <w:rStyle w:val="Hyperlink"/>
          <w:rFonts w:asciiTheme="minorHAnsi" w:hAnsiTheme="minorHAnsi" w:cstheme="minorHAnsi"/>
          <w:b/>
          <w:color w:val="auto"/>
          <w:sz w:val="24"/>
          <w:szCs w:val="24"/>
          <w:u w:val="none"/>
        </w:rPr>
      </w:pPr>
      <w:hyperlink r:id="rId10" w:history="1">
        <w:r w:rsidR="001073A8"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59A0BED0" w:rsidR="00861975" w:rsidRPr="0025035A" w:rsidRDefault="00861975" w:rsidP="001073A8">
      <w:pPr>
        <w:spacing w:after="0" w:line="240" w:lineRule="auto"/>
        <w:rPr>
          <w:rFonts w:asciiTheme="minorHAnsi" w:hAnsiTheme="minorHAnsi" w:cstheme="minorHAnsi"/>
          <w:b/>
          <w:sz w:val="24"/>
          <w:szCs w:val="24"/>
        </w:rPr>
      </w:pPr>
      <w:r w:rsidRPr="0025035A">
        <w:rPr>
          <w:rFonts w:asciiTheme="minorHAnsi" w:hAnsiTheme="minorHAnsi" w:cstheme="minorHAnsi"/>
          <w:b/>
          <w:bCs/>
          <w:sz w:val="24"/>
          <w:szCs w:val="24"/>
        </w:rPr>
        <w:t>RF</w:t>
      </w:r>
      <w:r w:rsidR="008911BD" w:rsidRPr="0025035A">
        <w:rPr>
          <w:rFonts w:asciiTheme="minorHAnsi" w:hAnsiTheme="minorHAnsi" w:cstheme="minorHAnsi"/>
          <w:b/>
          <w:bCs/>
          <w:sz w:val="24"/>
          <w:szCs w:val="24"/>
        </w:rPr>
        <w:t>P 23-</w:t>
      </w:r>
      <w:r w:rsidR="00344B92">
        <w:rPr>
          <w:rFonts w:asciiTheme="minorHAnsi" w:hAnsiTheme="minorHAnsi" w:cstheme="minorHAnsi"/>
          <w:b/>
          <w:bCs/>
          <w:sz w:val="24"/>
          <w:szCs w:val="24"/>
        </w:rPr>
        <w:t>74</w:t>
      </w:r>
      <w:r w:rsidR="00866A66">
        <w:rPr>
          <w:rFonts w:asciiTheme="minorHAnsi" w:hAnsiTheme="minorHAnsi" w:cstheme="minorHAnsi"/>
          <w:b/>
          <w:bCs/>
          <w:sz w:val="24"/>
          <w:szCs w:val="24"/>
        </w:rPr>
        <w:t>802</w:t>
      </w:r>
      <w:r w:rsidRPr="0025035A">
        <w:rPr>
          <w:rFonts w:asciiTheme="minorHAnsi" w:hAnsiTheme="minorHAnsi" w:cstheme="minorHAnsi"/>
          <w:b/>
          <w:bCs/>
          <w:sz w:val="24"/>
          <w:szCs w:val="24"/>
        </w:rPr>
        <w:t xml:space="preserve"> </w:t>
      </w:r>
      <w:r w:rsidRPr="001A72E0">
        <w:rPr>
          <w:rFonts w:asciiTheme="minorHAnsi" w:hAnsiTheme="minorHAnsi" w:cstheme="minorHAnsi"/>
          <w:b/>
          <w:bCs/>
          <w:sz w:val="24"/>
          <w:szCs w:val="24"/>
        </w:rPr>
        <w:t xml:space="preserve">Reference </w:t>
      </w:r>
      <w:r w:rsidRPr="0025035A">
        <w:rPr>
          <w:rFonts w:asciiTheme="minorHAnsi" w:hAnsiTheme="minorHAnsi" w:cstheme="minorHAnsi"/>
          <w:b/>
          <w:bCs/>
          <w:sz w:val="24"/>
          <w:szCs w:val="24"/>
        </w:rPr>
        <w:t>– [</w:t>
      </w:r>
      <w:r w:rsidRPr="0025035A">
        <w:rPr>
          <w:rFonts w:asciiTheme="minorHAnsi" w:hAnsiTheme="minorHAnsi" w:cstheme="minorHAnsi"/>
          <w:b/>
          <w:bCs/>
          <w:i/>
          <w:sz w:val="24"/>
          <w:szCs w:val="24"/>
        </w:rPr>
        <w:t>INSERT COMPANY NAME</w:t>
      </w:r>
      <w:r w:rsidRPr="0025035A">
        <w:rPr>
          <w:rFonts w:asciiTheme="minorHAnsi" w:hAnsiTheme="minorHAnsi" w:cstheme="minorHAnsi"/>
          <w:b/>
          <w:bCs/>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019F71CC" w:rsidR="005C34B1" w:rsidRPr="001A72E0" w:rsidRDefault="009722B7" w:rsidP="005E7E42">
            <w:pPr>
              <w:pStyle w:val="NoSpacing"/>
              <w:rPr>
                <w:rFonts w:asciiTheme="minorHAnsi" w:hAnsiTheme="minorHAnsi" w:cstheme="minorHAnsi"/>
                <w:sz w:val="24"/>
                <w:szCs w:val="24"/>
              </w:rPr>
            </w:pPr>
            <w:r>
              <w:rPr>
                <w:rFonts w:asciiTheme="minorHAnsi" w:hAnsiTheme="minorHAnsi" w:cstheme="minorHAnsi"/>
                <w:sz w:val="24"/>
                <w:szCs w:val="24"/>
              </w:rPr>
              <w:t>Rymackees Café &amp; Caterer, LLC</w:t>
            </w: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2429FCEC" w:rsidR="00D62EB7" w:rsidRPr="001A72E0" w:rsidRDefault="00A4298A" w:rsidP="00EF3453">
            <w:pPr>
              <w:pStyle w:val="NoSpacing"/>
              <w:rPr>
                <w:rFonts w:asciiTheme="minorHAnsi" w:hAnsiTheme="minorHAnsi" w:cstheme="minorHAnsi"/>
                <w:sz w:val="24"/>
                <w:szCs w:val="24"/>
              </w:rPr>
            </w:pPr>
            <w:r>
              <w:rPr>
                <w:rFonts w:asciiTheme="minorHAnsi" w:hAnsiTheme="minorHAnsi" w:cstheme="minorHAnsi"/>
                <w:sz w:val="24"/>
                <w:szCs w:val="24"/>
              </w:rPr>
              <w:t>Orange County Department on Aging</w:t>
            </w: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6807CE13" w:rsidR="00D62EB7" w:rsidRPr="001A72E0" w:rsidRDefault="00A4298A"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 xml:space="preserve">Myra S Austin </w:t>
            </w: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89EA4BF" w:rsidR="00D62EB7" w:rsidRPr="001A72E0" w:rsidRDefault="00A4298A"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Senior Centers Administrator</w:t>
            </w: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31BA9557" w:rsidR="00025CF4" w:rsidRPr="001A72E0" w:rsidRDefault="00A4298A"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2551 Homestead Road</w:t>
            </w: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31F833EC" w:rsidR="00025CF4" w:rsidRPr="001A72E0" w:rsidRDefault="00A4298A"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Chapel Hill, NC 27516</w:t>
            </w: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48DF6E" w:rsidR="00025CF4" w:rsidRPr="001A72E0" w:rsidRDefault="002604D9" w:rsidP="00EF3453">
            <w:pPr>
              <w:pStyle w:val="NoSpacing"/>
              <w:rPr>
                <w:rFonts w:asciiTheme="minorHAnsi" w:hAnsiTheme="minorHAnsi" w:cstheme="minorHAnsi"/>
                <w:color w:val="000000"/>
                <w:sz w:val="24"/>
                <w:szCs w:val="24"/>
              </w:rPr>
            </w:pPr>
            <w:hyperlink r:id="rId11" w:history="1">
              <w:r w:rsidR="00A4298A" w:rsidRPr="00DF7F2B">
                <w:rPr>
                  <w:rStyle w:val="Hyperlink"/>
                  <w:rFonts w:asciiTheme="minorHAnsi" w:hAnsiTheme="minorHAnsi" w:cstheme="minorHAnsi"/>
                  <w:sz w:val="24"/>
                  <w:szCs w:val="24"/>
                </w:rPr>
                <w:t>www.orangecountync.gov/aging</w:t>
              </w:r>
            </w:hyperlink>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17C59B6A" w:rsidR="00D62EB7" w:rsidRPr="001A72E0" w:rsidRDefault="00A4298A"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919-245-2020</w:t>
            </w: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52FCCD3B" w:rsidR="00D845E5" w:rsidRPr="001A72E0" w:rsidRDefault="00A4298A"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919-968-2093</w:t>
            </w: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264F4A81" w:rsidR="003843AC" w:rsidRPr="001A72E0" w:rsidRDefault="00A4298A"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maustin@orangecountync.gov</w:t>
            </w: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6A2A8F76" w:rsidR="00025CF4" w:rsidRPr="001A72E0" w:rsidRDefault="00A4298A" w:rsidP="00CA784A">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Senior</w:t>
            </w:r>
            <w:r w:rsidR="00CA784A">
              <w:rPr>
                <w:rFonts w:asciiTheme="minorHAnsi" w:hAnsiTheme="minorHAnsi" w:cstheme="minorHAnsi"/>
                <w:color w:val="000000"/>
                <w:sz w:val="24"/>
                <w:szCs w:val="24"/>
              </w:rPr>
              <w:t xml:space="preserve"> (Community) </w:t>
            </w:r>
            <w:r>
              <w:rPr>
                <w:rFonts w:asciiTheme="minorHAnsi" w:hAnsiTheme="minorHAnsi" w:cstheme="minorHAnsi"/>
                <w:color w:val="000000"/>
                <w:sz w:val="24"/>
                <w:szCs w:val="24"/>
              </w:rPr>
              <w:t>Center for Older</w:t>
            </w:r>
            <w:r w:rsidR="00CA784A">
              <w:rPr>
                <w:rFonts w:asciiTheme="minorHAnsi" w:hAnsiTheme="minorHAnsi" w:cstheme="minorHAnsi"/>
                <w:color w:val="000000"/>
                <w:sz w:val="24"/>
                <w:szCs w:val="24"/>
              </w:rPr>
              <w:t xml:space="preserve"> Adults</w:t>
            </w: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040A72A4" w:rsidR="00F950E1" w:rsidRPr="001A72E0" w:rsidRDefault="00CA784A" w:rsidP="005E7E42">
            <w:pPr>
              <w:pStyle w:val="NoSpacing"/>
              <w:rPr>
                <w:rFonts w:asciiTheme="minorHAnsi" w:hAnsiTheme="minorHAnsi" w:cstheme="minorHAnsi"/>
                <w:sz w:val="24"/>
                <w:szCs w:val="24"/>
              </w:rPr>
            </w:pPr>
            <w:r>
              <w:rPr>
                <w:rFonts w:asciiTheme="minorHAnsi" w:hAnsiTheme="minorHAnsi" w:cstheme="minorHAnsi"/>
                <w:sz w:val="24"/>
                <w:szCs w:val="24"/>
              </w:rPr>
              <w:t>1 year</w:t>
            </w: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4FD7051F" w:rsidR="007441CF" w:rsidRPr="001A72E0" w:rsidRDefault="00CA784A" w:rsidP="005E7E42">
            <w:pPr>
              <w:pStyle w:val="NoSpacing"/>
              <w:rPr>
                <w:rFonts w:asciiTheme="minorHAnsi" w:hAnsiTheme="minorHAnsi" w:cstheme="minorHAnsi"/>
                <w:sz w:val="24"/>
                <w:szCs w:val="24"/>
              </w:rPr>
            </w:pPr>
            <w:r>
              <w:rPr>
                <w:rFonts w:asciiTheme="minorHAnsi" w:hAnsiTheme="minorHAnsi" w:cstheme="minorHAnsi"/>
                <w:sz w:val="24"/>
                <w:szCs w:val="24"/>
              </w:rPr>
              <w:t>Internal – staff, administrators, and limited participants of service; External – Food Vendors, State Government Reps re: Funding guidelines</w:t>
            </w: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4651291F" w:rsidR="007441CF" w:rsidRPr="001A72E0" w:rsidRDefault="00CA784A" w:rsidP="005E7E42">
            <w:pPr>
              <w:pStyle w:val="NoSpacing"/>
              <w:rPr>
                <w:rFonts w:asciiTheme="minorHAnsi" w:hAnsiTheme="minorHAnsi" w:cstheme="minorHAnsi"/>
                <w:sz w:val="24"/>
                <w:szCs w:val="24"/>
              </w:rPr>
            </w:pPr>
            <w:r>
              <w:rPr>
                <w:rFonts w:asciiTheme="minorHAnsi" w:hAnsiTheme="minorHAnsi" w:cstheme="minorHAnsi"/>
                <w:sz w:val="24"/>
                <w:szCs w:val="24"/>
              </w:rPr>
              <w:t xml:space="preserve">None to  my knowledge. </w:t>
            </w: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48C5C953" w:rsidR="002F113D" w:rsidRPr="001A72E0" w:rsidRDefault="00CA784A" w:rsidP="00CA784A">
            <w:pPr>
              <w:pStyle w:val="NoSpacing"/>
              <w:rPr>
                <w:rFonts w:asciiTheme="minorHAnsi" w:hAnsiTheme="minorHAnsi" w:cstheme="minorHAnsi"/>
                <w:sz w:val="24"/>
                <w:szCs w:val="24"/>
              </w:rPr>
            </w:pPr>
            <w:r>
              <w:rPr>
                <w:rFonts w:asciiTheme="minorHAnsi" w:hAnsiTheme="minorHAnsi" w:cstheme="minorHAnsi"/>
                <w:sz w:val="24"/>
                <w:szCs w:val="24"/>
              </w:rPr>
              <w:t xml:space="preserve">Meetings held with vendor to 1) discuss food presentation and menu choices and clarify federal guidelines re:, calorie count guidelines.  Vendor adhered and compiled. </w:t>
            </w: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0DD9A19B" w:rsidR="00C9482E" w:rsidRPr="001A72E0" w:rsidRDefault="00CA784A" w:rsidP="005E7E42">
            <w:pPr>
              <w:pStyle w:val="NoSpacing"/>
              <w:rPr>
                <w:rFonts w:asciiTheme="minorHAnsi" w:hAnsiTheme="minorHAnsi" w:cstheme="minorHAnsi"/>
                <w:sz w:val="24"/>
                <w:szCs w:val="24"/>
              </w:rPr>
            </w:pPr>
            <w:r>
              <w:rPr>
                <w:rFonts w:asciiTheme="minorHAnsi" w:hAnsiTheme="minorHAnsi" w:cstheme="minorHAnsi"/>
                <w:sz w:val="24"/>
                <w:szCs w:val="24"/>
              </w:rPr>
              <w:t>Above Average – Good quality; works hard to meet demands of service; very personable.</w:t>
            </w: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402F7CDC" w:rsidR="00C9482E" w:rsidRPr="001A72E0" w:rsidRDefault="00CA784A" w:rsidP="005E7E42">
            <w:pPr>
              <w:pStyle w:val="NoSpacing"/>
              <w:rPr>
                <w:rFonts w:asciiTheme="minorHAnsi" w:hAnsiTheme="minorHAnsi" w:cstheme="minorHAnsi"/>
                <w:sz w:val="24"/>
                <w:szCs w:val="24"/>
              </w:rPr>
            </w:pPr>
            <w:r>
              <w:rPr>
                <w:rFonts w:asciiTheme="minorHAnsi" w:hAnsiTheme="minorHAnsi" w:cstheme="minorHAnsi"/>
                <w:sz w:val="24"/>
                <w:szCs w:val="24"/>
              </w:rPr>
              <w:t xml:space="preserve">Above Average… Vendor seeks knowledge about a complex state/federally funded program and strives for pleasing agency and Participants at all times within feasibility. </w:t>
            </w: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01235631" w:rsidR="00C9482E" w:rsidRPr="001A72E0" w:rsidRDefault="00001880" w:rsidP="005E7E42">
            <w:pPr>
              <w:pStyle w:val="NoSpacing"/>
              <w:rPr>
                <w:rFonts w:asciiTheme="minorHAnsi" w:hAnsiTheme="minorHAnsi" w:cstheme="minorHAnsi"/>
                <w:sz w:val="24"/>
                <w:szCs w:val="24"/>
              </w:rPr>
            </w:pPr>
            <w:r>
              <w:rPr>
                <w:rFonts w:asciiTheme="minorHAnsi" w:hAnsiTheme="minorHAnsi" w:cstheme="minorHAnsi"/>
                <w:sz w:val="24"/>
                <w:szCs w:val="24"/>
              </w:rPr>
              <w:lastRenderedPageBreak/>
              <w:t xml:space="preserve">Above Average – Vendor hires trains and supervisor staff to her high standards. </w:t>
            </w: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4ED6C093" w:rsidR="00C9482E" w:rsidRPr="001A72E0" w:rsidRDefault="00001880" w:rsidP="005E7E42">
            <w:pPr>
              <w:pStyle w:val="NoSpacing"/>
              <w:rPr>
                <w:rFonts w:asciiTheme="minorHAnsi" w:hAnsiTheme="minorHAnsi" w:cstheme="minorHAnsi"/>
                <w:sz w:val="24"/>
                <w:szCs w:val="24"/>
              </w:rPr>
            </w:pPr>
            <w:r>
              <w:rPr>
                <w:rFonts w:asciiTheme="minorHAnsi" w:hAnsiTheme="minorHAnsi" w:cstheme="minorHAnsi"/>
                <w:sz w:val="24"/>
                <w:szCs w:val="24"/>
              </w:rPr>
              <w:t xml:space="preserve">Above Average…Very good communication skills share important info as needed. </w:t>
            </w: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039BB51D" w:rsidR="00C9482E" w:rsidRPr="001A72E0" w:rsidRDefault="00001880" w:rsidP="00001880">
            <w:pPr>
              <w:pStyle w:val="NoSpacing"/>
              <w:rPr>
                <w:rFonts w:asciiTheme="minorHAnsi" w:hAnsiTheme="minorHAnsi" w:cstheme="minorHAnsi"/>
                <w:sz w:val="24"/>
                <w:szCs w:val="24"/>
              </w:rPr>
            </w:pPr>
            <w:r>
              <w:rPr>
                <w:rFonts w:asciiTheme="minorHAnsi" w:hAnsiTheme="minorHAnsi" w:cstheme="minorHAnsi"/>
                <w:sz w:val="24"/>
                <w:szCs w:val="24"/>
              </w:rPr>
              <w:t xml:space="preserve">Above Average….Vendor provides appropriate staff and resources for the project as needed. </w:t>
            </w: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5A007CEF" w:rsidR="00C9482E" w:rsidRPr="001A72E0" w:rsidRDefault="00001880" w:rsidP="005E7E42">
            <w:pPr>
              <w:pStyle w:val="NoSpacing"/>
              <w:rPr>
                <w:rFonts w:asciiTheme="minorHAnsi" w:hAnsiTheme="minorHAnsi" w:cstheme="minorHAnsi"/>
                <w:sz w:val="24"/>
                <w:szCs w:val="24"/>
              </w:rPr>
            </w:pPr>
            <w:r>
              <w:rPr>
                <w:rFonts w:asciiTheme="minorHAnsi" w:hAnsiTheme="minorHAnsi" w:cstheme="minorHAnsi"/>
                <w:sz w:val="24"/>
                <w:szCs w:val="24"/>
              </w:rPr>
              <w:t xml:space="preserve">Superior…Vendor always stays within cost and absorbs any overruns. </w:t>
            </w: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D2D1F2F" w:rsidR="007441CF" w:rsidRPr="001A72E0" w:rsidRDefault="00001880" w:rsidP="00C3097E">
            <w:pPr>
              <w:pStyle w:val="NoSpacing"/>
              <w:rPr>
                <w:rFonts w:asciiTheme="minorHAnsi" w:hAnsiTheme="minorHAnsi" w:cstheme="minorHAnsi"/>
                <w:sz w:val="24"/>
                <w:szCs w:val="24"/>
              </w:rPr>
            </w:pPr>
            <w:r>
              <w:rPr>
                <w:rFonts w:asciiTheme="minorHAnsi" w:hAnsiTheme="minorHAnsi" w:cstheme="minorHAnsi"/>
                <w:sz w:val="24"/>
                <w:szCs w:val="24"/>
              </w:rPr>
              <w:t>Vendor is a hard worker and compl</w:t>
            </w:r>
            <w:r w:rsidR="00C3097E">
              <w:rPr>
                <w:rFonts w:asciiTheme="minorHAnsi" w:hAnsiTheme="minorHAnsi" w:cstheme="minorHAnsi"/>
                <w:sz w:val="24"/>
                <w:szCs w:val="24"/>
              </w:rPr>
              <w:t>ie</w:t>
            </w:r>
            <w:r>
              <w:rPr>
                <w:rFonts w:asciiTheme="minorHAnsi" w:hAnsiTheme="minorHAnsi" w:cstheme="minorHAnsi"/>
                <w:sz w:val="24"/>
                <w:szCs w:val="24"/>
              </w:rPr>
              <w:t xml:space="preserve">s with requests as are feasible. </w:t>
            </w: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FE8F8B5" w:rsidR="007441CF" w:rsidRPr="00F950E1" w:rsidRDefault="00001880" w:rsidP="005E7E42">
            <w:pPr>
              <w:pStyle w:val="NoSpacing"/>
              <w:rPr>
                <w:rFonts w:ascii="Garamond" w:hAnsi="Garamond" w:cs="Calibri"/>
                <w:sz w:val="24"/>
                <w:szCs w:val="24"/>
              </w:rPr>
            </w:pPr>
            <w:r>
              <w:rPr>
                <w:rFonts w:ascii="Garamond" w:hAnsi="Garamond" w:cs="Calibri"/>
                <w:sz w:val="24"/>
                <w:szCs w:val="24"/>
              </w:rPr>
              <w:t>Above Average</w:t>
            </w: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34F6F" w14:textId="77777777" w:rsidR="008E1106" w:rsidRDefault="008E1106">
      <w:pPr>
        <w:spacing w:after="0" w:line="240" w:lineRule="auto"/>
      </w:pPr>
      <w:r>
        <w:separator/>
      </w:r>
    </w:p>
  </w:endnote>
  <w:endnote w:type="continuationSeparator" w:id="0">
    <w:p w14:paraId="18EBE028" w14:textId="77777777" w:rsidR="008E1106" w:rsidRDefault="008E1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15A59421"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C3097E">
              <w:rPr>
                <w:rFonts w:ascii="Garamond" w:hAnsi="Garamond"/>
                <w:bCs/>
                <w:noProof/>
              </w:rPr>
              <w:t>2</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C3097E">
              <w:rPr>
                <w:rFonts w:ascii="Garamond" w:hAnsi="Garamond"/>
                <w:bCs/>
                <w:noProof/>
              </w:rPr>
              <w:t>3</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A1D2B" w14:textId="77777777" w:rsidR="008E1106" w:rsidRDefault="008E1106">
      <w:pPr>
        <w:spacing w:after="0" w:line="240" w:lineRule="auto"/>
      </w:pPr>
      <w:r>
        <w:separator/>
      </w:r>
    </w:p>
  </w:footnote>
  <w:footnote w:type="continuationSeparator" w:id="0">
    <w:p w14:paraId="2D23DA87" w14:textId="77777777" w:rsidR="008E1106" w:rsidRDefault="008E11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86816543">
    <w:abstractNumId w:val="8"/>
  </w:num>
  <w:num w:numId="2" w16cid:durableId="1473406710">
    <w:abstractNumId w:val="6"/>
  </w:num>
  <w:num w:numId="3" w16cid:durableId="271137101">
    <w:abstractNumId w:val="0"/>
  </w:num>
  <w:num w:numId="4" w16cid:durableId="101270569">
    <w:abstractNumId w:val="5"/>
  </w:num>
  <w:num w:numId="5" w16cid:durableId="1330672085">
    <w:abstractNumId w:val="3"/>
  </w:num>
  <w:num w:numId="6" w16cid:durableId="98568369">
    <w:abstractNumId w:val="7"/>
  </w:num>
  <w:num w:numId="7" w16cid:durableId="418596191">
    <w:abstractNumId w:val="9"/>
  </w:num>
  <w:num w:numId="8" w16cid:durableId="1616207366">
    <w:abstractNumId w:val="1"/>
  </w:num>
  <w:num w:numId="9" w16cid:durableId="1424378247">
    <w:abstractNumId w:val="4"/>
  </w:num>
  <w:num w:numId="10" w16cid:durableId="131055101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aton, Teresa">
    <w15:presenceInfo w15:providerId="AD" w15:userId="S::tdeaton@idoa.IN.gov::74c1d8e3-b1b9-444b-9896-d97001523c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01880"/>
    <w:rsid w:val="00004D62"/>
    <w:rsid w:val="000116AC"/>
    <w:rsid w:val="0001413D"/>
    <w:rsid w:val="00025CF4"/>
    <w:rsid w:val="000349A6"/>
    <w:rsid w:val="00035E99"/>
    <w:rsid w:val="00041A25"/>
    <w:rsid w:val="00041FE6"/>
    <w:rsid w:val="000439D6"/>
    <w:rsid w:val="00084EBF"/>
    <w:rsid w:val="000901A7"/>
    <w:rsid w:val="000A1945"/>
    <w:rsid w:val="000B4FBD"/>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035A"/>
    <w:rsid w:val="00251D8C"/>
    <w:rsid w:val="002604D9"/>
    <w:rsid w:val="00270020"/>
    <w:rsid w:val="00273D32"/>
    <w:rsid w:val="00293528"/>
    <w:rsid w:val="00296747"/>
    <w:rsid w:val="002A5B18"/>
    <w:rsid w:val="002C79D9"/>
    <w:rsid w:val="002E71D7"/>
    <w:rsid w:val="002F113D"/>
    <w:rsid w:val="002F3892"/>
    <w:rsid w:val="002F3B88"/>
    <w:rsid w:val="00300671"/>
    <w:rsid w:val="0031024C"/>
    <w:rsid w:val="003208DF"/>
    <w:rsid w:val="00323F12"/>
    <w:rsid w:val="00336753"/>
    <w:rsid w:val="00344B92"/>
    <w:rsid w:val="00346F2B"/>
    <w:rsid w:val="00356F99"/>
    <w:rsid w:val="00363D3B"/>
    <w:rsid w:val="003843AC"/>
    <w:rsid w:val="00385206"/>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774"/>
    <w:rsid w:val="00787C74"/>
    <w:rsid w:val="007948EB"/>
    <w:rsid w:val="007C577C"/>
    <w:rsid w:val="007C57A3"/>
    <w:rsid w:val="007D5529"/>
    <w:rsid w:val="007E19E2"/>
    <w:rsid w:val="007F1288"/>
    <w:rsid w:val="00830701"/>
    <w:rsid w:val="00844F1A"/>
    <w:rsid w:val="008563E8"/>
    <w:rsid w:val="00861975"/>
    <w:rsid w:val="00866A66"/>
    <w:rsid w:val="008762E8"/>
    <w:rsid w:val="00883E93"/>
    <w:rsid w:val="008911BD"/>
    <w:rsid w:val="008920B9"/>
    <w:rsid w:val="00897800"/>
    <w:rsid w:val="008A40BB"/>
    <w:rsid w:val="008B119A"/>
    <w:rsid w:val="008B5884"/>
    <w:rsid w:val="008B6367"/>
    <w:rsid w:val="008D09D8"/>
    <w:rsid w:val="008E1106"/>
    <w:rsid w:val="008E5FC3"/>
    <w:rsid w:val="008F1C94"/>
    <w:rsid w:val="008F39B5"/>
    <w:rsid w:val="008F7CFD"/>
    <w:rsid w:val="009224A7"/>
    <w:rsid w:val="0093533E"/>
    <w:rsid w:val="00940663"/>
    <w:rsid w:val="00942A1E"/>
    <w:rsid w:val="009439F3"/>
    <w:rsid w:val="00950911"/>
    <w:rsid w:val="00955A5A"/>
    <w:rsid w:val="00965C4A"/>
    <w:rsid w:val="009722B7"/>
    <w:rsid w:val="00976A14"/>
    <w:rsid w:val="0098717B"/>
    <w:rsid w:val="009B317A"/>
    <w:rsid w:val="009B378E"/>
    <w:rsid w:val="009C2AF6"/>
    <w:rsid w:val="009D43FC"/>
    <w:rsid w:val="00A04200"/>
    <w:rsid w:val="00A135D5"/>
    <w:rsid w:val="00A23982"/>
    <w:rsid w:val="00A34FA8"/>
    <w:rsid w:val="00A3740D"/>
    <w:rsid w:val="00A4298A"/>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76B51"/>
    <w:rsid w:val="00B87A8D"/>
    <w:rsid w:val="00B93390"/>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097E"/>
    <w:rsid w:val="00C35D50"/>
    <w:rsid w:val="00C378C1"/>
    <w:rsid w:val="00C46145"/>
    <w:rsid w:val="00C5171F"/>
    <w:rsid w:val="00C54AEC"/>
    <w:rsid w:val="00C54C31"/>
    <w:rsid w:val="00C5772A"/>
    <w:rsid w:val="00C66804"/>
    <w:rsid w:val="00C67999"/>
    <w:rsid w:val="00C9482E"/>
    <w:rsid w:val="00CA1C19"/>
    <w:rsid w:val="00CA344C"/>
    <w:rsid w:val="00CA5BD6"/>
    <w:rsid w:val="00CA784A"/>
    <w:rsid w:val="00CB0B36"/>
    <w:rsid w:val="00CC4D6F"/>
    <w:rsid w:val="00CD44EC"/>
    <w:rsid w:val="00CD7D91"/>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docId w15:val="{F073DDFB-FB07-4DAF-8F0F-F452AF19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customStyle="1" w:styleId="UnresolvedMention2">
    <w:name w:val="Unresolved Mention2"/>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deaton@idoa.in.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angecountync.gov/aging"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idoareferences@idoa.in.gov" TargetMode="External"/><Relationship Id="rId4" Type="http://schemas.openxmlformats.org/officeDocument/2006/relationships/settings" Target="settings.xml"/><Relationship Id="rId9" Type="http://schemas.openxmlformats.org/officeDocument/2006/relationships/hyperlink" Target="mailto:tdeaton@idoa.in.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0261DB-D168-4A9B-8137-E97213548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746</Words>
  <Characters>4257</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4994</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ljones</dc:creator>
  <cp:lastModifiedBy>Deaton, Teresa</cp:lastModifiedBy>
  <cp:revision>2</cp:revision>
  <cp:lastPrinted>2019-06-28T18:45:00Z</cp:lastPrinted>
  <dcterms:created xsi:type="dcterms:W3CDTF">2023-05-03T14:21:00Z</dcterms:created>
  <dcterms:modified xsi:type="dcterms:W3CDTF">2023-05-03T14:21:00Z</dcterms:modified>
</cp:coreProperties>
</file>